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uzatvorená v zmysle § 536 a nasl.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0F71286F"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747299">
        <w:rPr>
          <w:rFonts w:cstheme="minorHAnsi"/>
          <w:b/>
          <w:iCs/>
          <w:lang w:eastAsia="cs-CZ"/>
        </w:rPr>
        <w:t xml:space="preserve">                </w:t>
      </w:r>
    </w:p>
    <w:p w14:paraId="6D388077" w14:textId="128F1788" w:rsidR="00EC3D76" w:rsidRPr="00DF1BB4" w:rsidRDefault="00EC3D76" w:rsidP="00EC3D76">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747299">
        <w:rPr>
          <w:rFonts w:cstheme="minorHAnsi"/>
          <w:b/>
          <w:iCs/>
          <w:lang w:eastAsia="cs-CZ"/>
        </w:rPr>
        <w:t>Stredná odborná škola technická</w:t>
      </w:r>
      <w:r w:rsidRPr="00DF1BB4">
        <w:rPr>
          <w:rFonts w:cstheme="minorHAnsi"/>
          <w:b/>
          <w:iCs/>
          <w:lang w:eastAsia="cs-CZ"/>
        </w:rPr>
        <w:tab/>
      </w:r>
      <w:r w:rsidRPr="00DF1BB4">
        <w:rPr>
          <w:rFonts w:cstheme="minorHAnsi"/>
          <w:b/>
          <w:iCs/>
          <w:lang w:eastAsia="cs-CZ"/>
        </w:rPr>
        <w:tab/>
      </w:r>
    </w:p>
    <w:p w14:paraId="2BA547A6" w14:textId="57FBCA7D"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bookmarkStart w:id="0" w:name="_Hlk172823755"/>
      <w:r w:rsidR="00747299" w:rsidRPr="00747299">
        <w:rPr>
          <w:rFonts w:cstheme="minorHAnsi"/>
        </w:rPr>
        <w:t xml:space="preserve">J. Švermu 1, </w:t>
      </w:r>
      <w:r w:rsidR="00747299">
        <w:rPr>
          <w:rFonts w:cstheme="minorHAnsi"/>
        </w:rPr>
        <w:t xml:space="preserve">960 01 </w:t>
      </w:r>
      <w:r w:rsidR="00747299" w:rsidRPr="00747299">
        <w:rPr>
          <w:rFonts w:cstheme="minorHAnsi"/>
        </w:rPr>
        <w:t>Zvolen</w:t>
      </w:r>
      <w:bookmarkEnd w:id="0"/>
    </w:p>
    <w:p w14:paraId="7EBA6CDD" w14:textId="3F70F56A"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1B43E9">
        <w:rPr>
          <w:rFonts w:ascii="Calibri" w:hAnsi="Calibri" w:cs="Calibri"/>
          <w:bCs/>
        </w:rPr>
        <w:t>rozpočtová organizácia</w:t>
      </w:r>
    </w:p>
    <w:p w14:paraId="50EF5804" w14:textId="75AAB211"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bookmarkStart w:id="1" w:name="_Hlk172823417"/>
      <w:r w:rsidR="009D3C61" w:rsidRPr="009D3C61">
        <w:rPr>
          <w:rFonts w:cstheme="minorHAnsi"/>
        </w:rPr>
        <w:t>Mgr. Miroslav Chamula</w:t>
      </w:r>
      <w:bookmarkEnd w:id="1"/>
      <w:r w:rsidR="009D3C61">
        <w:rPr>
          <w:rFonts w:cstheme="minorHAnsi"/>
        </w:rPr>
        <w:t xml:space="preserve"> - riaditeľ</w:t>
      </w:r>
    </w:p>
    <w:p w14:paraId="09106381" w14:textId="0A72C143"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9D3C61" w:rsidRPr="009D3C61">
        <w:rPr>
          <w:rFonts w:cstheme="minorHAnsi"/>
        </w:rPr>
        <w:t>45015171</w:t>
      </w:r>
    </w:p>
    <w:p w14:paraId="54C5FB5E" w14:textId="485609DF"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9D3C61" w:rsidRPr="009D3C61">
        <w:rPr>
          <w:rFonts w:cstheme="minorHAnsi"/>
        </w:rPr>
        <w:t>2022436229</w:t>
      </w:r>
    </w:p>
    <w:p w14:paraId="4A492522" w14:textId="3CF69C24"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732256F9" w14:textId="6853EB6C"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206D28B6"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9D3C61" w:rsidRPr="009D3C61">
        <w:rPr>
          <w:rFonts w:cstheme="minorHAnsi"/>
        </w:rPr>
        <w:t>Mgr. Miroslav Chamula</w:t>
      </w:r>
      <w:r w:rsidR="009D3C61">
        <w:rPr>
          <w:rFonts w:cstheme="minorHAnsi"/>
        </w:rPr>
        <w:t xml:space="preserve"> - riaditeľ</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2AD9A821"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3712A6" w:rsidRPr="003712A6">
        <w:rPr>
          <w:rFonts w:cstheme="minorHAnsi"/>
        </w:rPr>
        <w:t>Ing., Mgr. Peter Gábor</w:t>
      </w:r>
    </w:p>
    <w:p w14:paraId="574997F1" w14:textId="3AF4CF28" w:rsidR="00EC3D76" w:rsidRPr="00DF1BB4" w:rsidRDefault="00EC3D76" w:rsidP="00EC3D76">
      <w:pPr>
        <w:spacing w:after="0" w:line="240" w:lineRule="auto"/>
        <w:ind w:left="2835" w:hanging="2835"/>
        <w:rPr>
          <w:rFonts w:cstheme="minorHAnsi"/>
        </w:rPr>
      </w:pPr>
      <w:r w:rsidRPr="00DF1BB4">
        <w:rPr>
          <w:rFonts w:cstheme="minorHAnsi"/>
        </w:rPr>
        <w:t>Telefón/ fax:</w:t>
      </w:r>
      <w:r w:rsidRPr="00DF1BB4">
        <w:rPr>
          <w:rFonts w:cstheme="minorHAnsi"/>
        </w:rPr>
        <w:tab/>
      </w:r>
      <w:r w:rsidR="007779B3" w:rsidRPr="007779B3">
        <w:rPr>
          <w:rFonts w:cstheme="minorHAnsi"/>
        </w:rPr>
        <w:t>0908712879</w:t>
      </w:r>
    </w:p>
    <w:p w14:paraId="460BC0EC" w14:textId="707102B1" w:rsidR="00EC3D76" w:rsidRDefault="00EC3D76" w:rsidP="00DC5D57">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7779B3" w:rsidRPr="007779B3">
        <w:rPr>
          <w:rFonts w:cstheme="minorHAnsi"/>
        </w:rPr>
        <w:t>gabor@sostzv.sk</w:t>
      </w:r>
    </w:p>
    <w:p w14:paraId="4BF506EF" w14:textId="65D04973"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1BBFD58" w14:textId="5BCAC446"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B6413D7" w14:textId="506BF678"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Pr>
          <w:rFonts w:asciiTheme="minorHAnsi" w:hAnsiTheme="minorHAnsi" w:cstheme="minorHAnsi"/>
        </w:rPr>
        <w:t>„</w:t>
      </w:r>
      <w:r w:rsidR="009D3C61" w:rsidRPr="009D3C61">
        <w:rPr>
          <w:rFonts w:asciiTheme="minorHAnsi" w:hAnsiTheme="minorHAnsi" w:cstheme="minorHAnsi"/>
          <w:highlight w:val="yellow"/>
        </w:rPr>
        <w:t>Čiastočná výmena okien a dverí Strednej odbornej školy technickej vo Zvolene</w:t>
      </w:r>
      <w:r w:rsidR="002612C9">
        <w:rPr>
          <w:rFonts w:asciiTheme="minorHAnsi" w:hAnsiTheme="minorHAnsi" w:cstheme="minorHAnsi"/>
        </w:rPr>
        <w:t>“</w:t>
      </w:r>
      <w:r w:rsidR="002612C9" w:rsidRPr="002612C9">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lastRenderedPageBreak/>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402B76F1" w14:textId="30D1081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w:t>
      </w:r>
      <w:r w:rsidRPr="00F625DA">
        <w:rPr>
          <w:rFonts w:asciiTheme="minorHAnsi" w:hAnsiTheme="minorHAnsi" w:cstheme="minorHAnsi"/>
          <w:color w:val="000000" w:themeColor="text1"/>
        </w:rPr>
        <w:t xml:space="preserve"> </w:t>
      </w:r>
      <w:r w:rsidRPr="00F625DA">
        <w:rPr>
          <w:rFonts w:asciiTheme="minorHAnsi" w:hAnsiTheme="minorHAnsi" w:cstheme="minorHAnsi"/>
          <w:b/>
          <w:bCs/>
          <w:color w:val="000000" w:themeColor="text1"/>
        </w:rPr>
        <w:t>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5E7EDEE7" w14:textId="4A14080F"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Pr>
          <w:rFonts w:asciiTheme="minorHAnsi" w:hAnsiTheme="minorHAnsi" w:cstheme="minorHAnsi"/>
          <w:color w:val="000000"/>
        </w:rPr>
        <w:t xml:space="preserve"> </w:t>
      </w:r>
      <w:r w:rsidR="004A1D73" w:rsidRPr="008D4F7A">
        <w:rPr>
          <w:rFonts w:asciiTheme="minorHAnsi" w:hAnsiTheme="minorHAnsi" w:cstheme="minorHAnsi"/>
          <w:lang w:eastAsia="cs-CZ"/>
        </w:rPr>
        <w:t>na projekt „</w:t>
      </w:r>
      <w:r w:rsidR="00C52CD7" w:rsidRPr="00C52CD7">
        <w:rPr>
          <w:rFonts w:asciiTheme="minorHAnsi" w:hAnsiTheme="minorHAnsi" w:cstheme="minorHAnsi"/>
          <w:bCs/>
        </w:rPr>
        <w:t>SOŠ technická vo Zvolene – zlepšenie energetickej hospodárnosti a efektívnosti školského zariadenia</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443A3E93"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097F7482"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Komponent: 19. RePower EU</w:t>
      </w:r>
    </w:p>
    <w:p w14:paraId="79A5504D"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56069933" w14:textId="41816C41"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C52CD7" w:rsidRPr="00C52CD7">
        <w:rPr>
          <w:rFonts w:asciiTheme="minorHAnsi" w:hAnsiTheme="minorHAnsi" w:cstheme="minorHAnsi"/>
          <w:bCs/>
          <w:sz w:val="22"/>
          <w:szCs w:val="22"/>
        </w:rPr>
        <w:t>SOŠ technická vo Zvolene – zlepšenie energetickej hospodárnosti a efektívnosti školského zariadenia</w:t>
      </w:r>
    </w:p>
    <w:p w14:paraId="0FDC325F" w14:textId="77777777" w:rsidR="00F625DA" w:rsidRPr="00933C9B" w:rsidRDefault="00F625DA" w:rsidP="00F625DA">
      <w:pPr>
        <w:pStyle w:val="Odsekzoznamu"/>
        <w:tabs>
          <w:tab w:val="left" w:pos="426"/>
        </w:tabs>
        <w:ind w:left="0"/>
        <w:jc w:val="both"/>
        <w:rPr>
          <w:rFonts w:asciiTheme="minorHAnsi" w:hAnsiTheme="minorHAnsi" w:cstheme="minorHAnsi"/>
        </w:rPr>
      </w:pPr>
    </w:p>
    <w:p w14:paraId="566F035B" w14:textId="6EEB2DBF"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60BE778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osobitn</w:t>
      </w:r>
      <w:r w:rsidR="00312DC2">
        <w:rPr>
          <w:rStyle w:val="markedcontent"/>
          <w:rFonts w:ascii="Calibri" w:hAnsi="Calibri" w:cs="Calibri"/>
        </w:rPr>
        <w:t>e</w:t>
      </w:r>
      <w:r>
        <w:rPr>
          <w:rStyle w:val="markedcontent"/>
          <w:rFonts w:ascii="Calibri" w:hAnsi="Calibri" w:cs="Calibri"/>
        </w:rPr>
        <w:t xml:space="preserve"> </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w:t>
      </w:r>
      <w:r w:rsidRPr="00FB682B">
        <w:rPr>
          <w:rStyle w:val="markedcontent"/>
          <w:rFonts w:ascii="Calibri" w:hAnsi="Calibri" w:cs="Calibri"/>
        </w:rPr>
        <w:lastRenderedPageBreak/>
        <w:t xml:space="preserve">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7B76D1C8"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6115A3D9" w14:textId="77777777" w:rsidR="009D3C61"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Názov stavby:</w:t>
      </w:r>
      <w:r w:rsidR="009D3C61">
        <w:rPr>
          <w:rFonts w:asciiTheme="minorHAnsi" w:hAnsiTheme="minorHAnsi" w:cstheme="minorHAnsi"/>
          <w:sz w:val="22"/>
          <w:szCs w:val="22"/>
        </w:rPr>
        <w:t xml:space="preserve"> </w:t>
      </w:r>
      <w:r w:rsidR="009D3C61" w:rsidRPr="00155311">
        <w:rPr>
          <w:rFonts w:asciiTheme="minorHAnsi" w:hAnsiTheme="minorHAnsi" w:cstheme="minorHAnsi"/>
          <w:sz w:val="22"/>
          <w:szCs w:val="22"/>
        </w:rPr>
        <w:t>Čiastočná výmena okien a dverí Strednej odbornej školy technickej vo Zvolene</w:t>
      </w:r>
      <w:r w:rsidR="009D3C61">
        <w:rPr>
          <w:rFonts w:asciiTheme="minorHAnsi" w:hAnsiTheme="minorHAnsi" w:cstheme="minorHAnsi"/>
          <w:sz w:val="22"/>
          <w:szCs w:val="22"/>
        </w:rPr>
        <w:t xml:space="preserve"> </w:t>
      </w:r>
    </w:p>
    <w:p w14:paraId="1A1B7DDA" w14:textId="115D6DF3" w:rsidR="00842A46"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sidR="009D3C61" w:rsidRPr="00155311">
        <w:rPr>
          <w:rFonts w:asciiTheme="minorHAnsi" w:hAnsiTheme="minorHAnsi" w:cstheme="minorHAnsi"/>
          <w:sz w:val="22"/>
          <w:szCs w:val="22"/>
        </w:rPr>
        <w:t>Stredná odborná škola technická, J. Švermu 1, 960 01 Zvolen</w:t>
      </w:r>
    </w:p>
    <w:p w14:paraId="477EE01C"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1B011A8F"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1B2DF9D3"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798C5FC7" w14:textId="7164A082" w:rsidR="00DB0CA8" w:rsidRPr="00747299" w:rsidRDefault="00525E30" w:rsidP="00747299">
      <w:pPr>
        <w:pStyle w:val="Odsekzoznamu"/>
        <w:widowControl w:val="0"/>
        <w:numPr>
          <w:ilvl w:val="0"/>
          <w:numId w:val="4"/>
        </w:numPr>
        <w:tabs>
          <w:tab w:val="left" w:pos="426"/>
        </w:tabs>
        <w:suppressAutoHyphens/>
        <w:snapToGrid w:val="0"/>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14:paraId="0150F83F" w14:textId="7615040A" w:rsidR="0073020D" w:rsidRPr="00842A46" w:rsidRDefault="00771927"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w:t>
      </w:r>
      <w:r w:rsidRPr="0010184D">
        <w:rPr>
          <w:rFonts w:asciiTheme="minorHAnsi" w:hAnsiTheme="minorHAnsi" w:cstheme="minorHAnsi"/>
          <w:sz w:val="22"/>
          <w:szCs w:val="22"/>
        </w:rPr>
        <w:lastRenderedPageBreak/>
        <w:t>vykonanie diela, a to najmä/nie však výlučne predpisy a normy v platnom znení vymenované v 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7E562F37" w:rsidR="00733065" w:rsidRPr="00842A46" w:rsidRDefault="0073020D" w:rsidP="00747299">
      <w:pPr>
        <w:pStyle w:val="Bezriadkovania"/>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2EBFF218" w:rsidR="0033034B" w:rsidRPr="00A63763" w:rsidRDefault="0073020D"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sidRPr="002602F7">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7785C407" w14:textId="77777777" w:rsidR="00A63763" w:rsidRPr="00A63763" w:rsidRDefault="00A63763" w:rsidP="00A63763">
      <w:pPr>
        <w:pStyle w:val="Bezriadkovania"/>
        <w:numPr>
          <w:ilvl w:val="0"/>
          <w:numId w:val="4"/>
        </w:numPr>
        <w:tabs>
          <w:tab w:val="left" w:pos="426"/>
          <w:tab w:val="left" w:pos="851"/>
        </w:tabs>
        <w:ind w:left="284" w:hanging="284"/>
        <w:jc w:val="both"/>
        <w:rPr>
          <w:rFonts w:asciiTheme="minorHAnsi" w:hAnsiTheme="minorHAnsi" w:cstheme="minorHAnsi"/>
          <w:sz w:val="22"/>
          <w:szCs w:val="22"/>
        </w:rPr>
      </w:pPr>
      <w:r w:rsidRPr="00A63763">
        <w:rPr>
          <w:rFonts w:asciiTheme="minorHAnsi" w:hAnsiTheme="minorHAnsi" w:cstheme="minorHAnsi"/>
          <w:sz w:val="22"/>
          <w:szCs w:val="22"/>
        </w:rPr>
        <w:t>Zhotoviteľ sa osobitne zaväzuje vykonať  dielo v súlade s normou ISO 20887/2020 Udržateľnosť budov a stavebnoinžinierskych prác, o čom  vydá zhotoviteľ objednávateľovi, ihneď potom, ako o to objednávateľ požiada, písomné potvrdenie.</w:t>
      </w:r>
    </w:p>
    <w:p w14:paraId="7F430F79" w14:textId="77777777" w:rsidR="00733065" w:rsidRPr="00064986" w:rsidRDefault="00733065" w:rsidP="00747299">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224D3DFA"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lastRenderedPageBreak/>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6DD7338" w14:textId="1F977BED"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2"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760AA938"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3" w:name="_Hlk101338221"/>
      <w:bookmarkEnd w:id="2"/>
      <w:r w:rsidRPr="3B9D6D82">
        <w:rPr>
          <w:rFonts w:asciiTheme="minorHAnsi" w:hAnsiTheme="minorHAnsi" w:cstheme="minorBidi"/>
          <w:b/>
          <w:bCs/>
          <w:sz w:val="22"/>
          <w:szCs w:val="22"/>
        </w:rPr>
        <w:t>dokončenie realizácie</w:t>
      </w:r>
      <w:r w:rsidR="008D65A4" w:rsidRPr="3B9D6D82">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 xml:space="preserve">do </w:t>
      </w:r>
      <w:r w:rsidR="00C766A3">
        <w:rPr>
          <w:rFonts w:asciiTheme="minorHAnsi" w:hAnsiTheme="minorHAnsi" w:cstheme="minorBidi"/>
          <w:b/>
          <w:bCs/>
          <w:color w:val="auto"/>
          <w:sz w:val="22"/>
          <w:szCs w:val="22"/>
        </w:rPr>
        <w:t xml:space="preserve">90 </w:t>
      </w:r>
      <w:r w:rsidR="00E573F6" w:rsidRPr="3B9D6D82">
        <w:rPr>
          <w:rFonts w:asciiTheme="minorHAnsi" w:hAnsiTheme="minorHAnsi" w:cstheme="minorBidi"/>
          <w:b/>
          <w:bCs/>
          <w:color w:val="auto"/>
          <w:sz w:val="22"/>
          <w:szCs w:val="22"/>
        </w:rPr>
        <w:t xml:space="preserve">kalendárnych dní </w:t>
      </w:r>
      <w:r w:rsidRPr="3B9D6D82">
        <w:rPr>
          <w:rFonts w:asciiTheme="minorHAnsi" w:hAnsiTheme="minorHAnsi" w:cstheme="minorBidi"/>
          <w:b/>
          <w:bCs/>
          <w:sz w:val="22"/>
          <w:szCs w:val="22"/>
        </w:rPr>
        <w:t>odo dňa prevzatia</w:t>
      </w:r>
      <w:r w:rsidR="000B4799" w:rsidRPr="3B9D6D82">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Pr="3B9D6D82">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3"/>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4CFD7E41"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922D1C" w:rsidRPr="00064986">
        <w:rPr>
          <w:rFonts w:asciiTheme="minorHAnsi" w:hAnsiTheme="minorHAnsi" w:cstheme="minorHAnsi"/>
          <w:color w:val="auto"/>
          <w:sz w:val="22"/>
          <w:szCs w:val="22"/>
        </w:rPr>
        <w:t xml:space="preserve"> </w:t>
      </w:r>
      <w:r w:rsidR="007A7309" w:rsidRPr="007A7309">
        <w:rPr>
          <w:rFonts w:asciiTheme="minorHAnsi" w:hAnsiTheme="minorHAnsi" w:cstheme="minorHAnsi"/>
          <w:color w:val="auto"/>
          <w:sz w:val="22"/>
          <w:szCs w:val="22"/>
        </w:rPr>
        <w:t>gabor@sostzv.sk</w:t>
      </w:r>
      <w:r w:rsidR="007A7309">
        <w:rPr>
          <w:rFonts w:asciiTheme="minorHAnsi" w:hAnsiTheme="minorHAnsi" w:cstheme="minorHAnsi"/>
          <w:color w:val="auto"/>
          <w:sz w:val="22"/>
          <w:szCs w:val="22"/>
        </w:rPr>
        <w:t>.</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799079EF" w14:textId="2922296B"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obstarávaní ako súčet jednotlivých ocenených položiek uvedených v prílohe č. 1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1D64FD37" w14:textId="7604E9AB"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DPH vo výške 20</w:t>
      </w:r>
      <w:r w:rsidR="00E13509">
        <w:rPr>
          <w:rFonts w:cstheme="minorHAnsi"/>
          <w:b/>
          <w:bCs/>
          <w:color w:val="000000"/>
          <w:highlight w:val="yellow"/>
        </w:rPr>
        <w:t xml:space="preserve"> </w:t>
      </w:r>
      <w:r w:rsidRPr="00BC1E1D">
        <w:rPr>
          <w:rFonts w:cstheme="minorHAnsi"/>
          <w:b/>
          <w:bCs/>
          <w:color w:val="000000"/>
          <w:highlight w:val="yellow"/>
        </w:rPr>
        <w:t xml:space="preserve">%: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4652EA44" w14:textId="35853344"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r w:rsidRPr="008B1C86">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3725035B"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84CCE44" w14:textId="2FA5F05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4D2D63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0A545464"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lastRenderedPageBreak/>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4" w:name="_Hlk517878276"/>
      <w:bookmarkStart w:id="5" w:name="_Hlk517874810"/>
      <w:bookmarkStart w:id="6" w:name="_Hlk517878190"/>
      <w:bookmarkStart w:id="7"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05AC1BA2" w14:textId="78743D2A" w:rsidR="00123FFF" w:rsidRPr="00C15EB3"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p>
    <w:p w14:paraId="36ACC236" w14:textId="25E9F7DD" w:rsidR="00123FFF" w:rsidRDefault="00123FFF" w:rsidP="00123FFF">
      <w:pPr>
        <w:pStyle w:val="Bezriadkovania"/>
        <w:numPr>
          <w:ilvl w:val="0"/>
          <w:numId w:val="73"/>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Kód výzvy: </w:t>
      </w:r>
      <w:r w:rsidR="00D66A4B" w:rsidRPr="00D66A4B">
        <w:rPr>
          <w:rFonts w:asciiTheme="minorHAnsi" w:hAnsiTheme="minorHAnsi" w:cstheme="minorHAnsi"/>
          <w:bCs/>
          <w:color w:val="auto"/>
          <w:sz w:val="22"/>
          <w:szCs w:val="22"/>
        </w:rPr>
        <w:t>19I02-26-V01</w:t>
      </w:r>
    </w:p>
    <w:p w14:paraId="1CA3597A" w14:textId="6E698A06" w:rsidR="00123FFF" w:rsidRDefault="00123FFF" w:rsidP="00123FFF">
      <w:pPr>
        <w:pStyle w:val="Bezriadkovania"/>
        <w:numPr>
          <w:ilvl w:val="0"/>
          <w:numId w:val="73"/>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C52CD7" w:rsidRPr="00C52CD7">
        <w:rPr>
          <w:rFonts w:asciiTheme="minorHAnsi" w:hAnsiTheme="minorHAnsi" w:cstheme="minorHAnsi"/>
          <w:bCs/>
          <w:sz w:val="22"/>
          <w:szCs w:val="22"/>
        </w:rPr>
        <w:t>SOŠ technická vo Zvolene – zlepšenie energetickej hospodárnosti a efektívnosti školského zariadenia</w:t>
      </w:r>
    </w:p>
    <w:p w14:paraId="3148A0C6" w14:textId="76611163" w:rsidR="00DC1E20" w:rsidRPr="00123FFF" w:rsidRDefault="00123FFF" w:rsidP="008E68B4">
      <w:pPr>
        <w:pStyle w:val="Bezriadkovania"/>
        <w:numPr>
          <w:ilvl w:val="0"/>
          <w:numId w:val="73"/>
        </w:numPr>
        <w:jc w:val="both"/>
        <w:rPr>
          <w:rFonts w:cstheme="minorHAnsi"/>
        </w:rPr>
      </w:pPr>
      <w:r w:rsidRPr="005D3CC8">
        <w:rPr>
          <w:rFonts w:asciiTheme="minorHAnsi" w:hAnsiTheme="minorHAnsi" w:cstheme="minorHAnsi"/>
          <w:bCs/>
          <w:color w:val="auto"/>
          <w:sz w:val="22"/>
          <w:szCs w:val="22"/>
        </w:rPr>
        <w:t xml:space="preserve">Kód žiadosti o </w:t>
      </w:r>
      <w:r>
        <w:rPr>
          <w:rFonts w:asciiTheme="minorHAnsi" w:hAnsiTheme="minorHAnsi" w:cstheme="minorHAnsi"/>
          <w:bCs/>
          <w:color w:val="auto"/>
          <w:sz w:val="22"/>
          <w:szCs w:val="22"/>
        </w:rPr>
        <w:t>PPM</w:t>
      </w:r>
      <w:r w:rsidRPr="005D3CC8">
        <w:rPr>
          <w:rFonts w:asciiTheme="minorHAnsi" w:hAnsiTheme="minorHAnsi" w:cstheme="minorHAnsi"/>
          <w:bCs/>
          <w:color w:val="auto"/>
          <w:sz w:val="22"/>
          <w:szCs w:val="22"/>
        </w:rPr>
        <w:t xml:space="preserve">: </w:t>
      </w:r>
      <w:r w:rsidRPr="008E4D50">
        <w:rPr>
          <w:rFonts w:asciiTheme="minorHAnsi" w:hAnsiTheme="minorHAnsi" w:cstheme="minorHAnsi"/>
          <w:bCs/>
          <w:color w:val="auto"/>
          <w:sz w:val="22"/>
          <w:szCs w:val="22"/>
          <w:highlight w:val="green"/>
        </w:rPr>
        <w:t>......</w:t>
      </w:r>
      <w:r w:rsidRPr="00123FFF">
        <w:rPr>
          <w:rFonts w:cstheme="minorHAnsi"/>
        </w:rPr>
        <w:t xml:space="preserve"> </w:t>
      </w:r>
      <w:r w:rsidR="00DC1E20" w:rsidRPr="00123FFF">
        <w:rPr>
          <w:rFonts w:cstheme="minorHAnsi"/>
        </w:rPr>
        <w:t xml:space="preserve"> </w:t>
      </w:r>
    </w:p>
    <w:p w14:paraId="18D56414" w14:textId="37C82179"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381E92" w:rsidRPr="00F3475F">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r w:rsidRPr="00F3475F">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4AD8FE93"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4"/>
      <w:bookmarkEnd w:id="5"/>
      <w:bookmarkEnd w:id="6"/>
      <w:bookmarkEnd w:id="7"/>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051F01D0" w14:textId="39D1DF88" w:rsidR="0073020D" w:rsidRPr="00064986" w:rsidRDefault="0073020D" w:rsidP="00F07BBD">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DC1E20" w:rsidRPr="00064986">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13BD973A" w14:textId="77777777" w:rsidR="00822947" w:rsidRPr="00064986" w:rsidRDefault="00822947" w:rsidP="00F07BBD">
      <w:pPr>
        <w:pStyle w:val="Default"/>
        <w:rPr>
          <w:rFonts w:asciiTheme="minorHAnsi" w:hAnsiTheme="minorHAnsi" w:cstheme="minorHAnsi"/>
          <w:b/>
          <w:bCs/>
          <w:color w:val="auto"/>
          <w:sz w:val="22"/>
          <w:szCs w:val="22"/>
        </w:rPr>
      </w:pPr>
    </w:p>
    <w:p w14:paraId="2D71A3C2" w14:textId="0F45A26D"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775D0FA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xml:space="preserve">. Ak má zhotoviteľ za </w:t>
      </w:r>
      <w:r w:rsidR="00150131">
        <w:rPr>
          <w:rFonts w:asciiTheme="minorHAnsi" w:hAnsiTheme="minorHAnsi" w:cstheme="minorHAnsi"/>
          <w:color w:val="auto"/>
          <w:sz w:val="22"/>
          <w:szCs w:val="22"/>
        </w:rPr>
        <w:lastRenderedPageBreak/>
        <w:t>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73EB720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0E2F24C4" w14:textId="7546AD12"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04149A00"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2094B1D9" w14:textId="4E920134"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w:t>
      </w:r>
      <w:r>
        <w:rPr>
          <w:rFonts w:asciiTheme="minorHAnsi" w:hAnsiTheme="minorHAnsi" w:cstheme="minorHAnsi"/>
        </w:rPr>
        <w:lastRenderedPageBreak/>
        <w:t xml:space="preserve">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w:t>
      </w:r>
      <w:r w:rsidR="00B6022B">
        <w:rPr>
          <w:rFonts w:asciiTheme="minorHAnsi" w:hAnsiTheme="minorHAnsi" w:cstheme="minorHAnsi"/>
        </w:rPr>
        <w:t>objednávateľ</w:t>
      </w:r>
      <w:r>
        <w:rPr>
          <w:rFonts w:asciiTheme="minorHAnsi" w:hAnsiTheme="minorHAnsi" w:cstheme="minorHAnsi"/>
        </w:rPr>
        <w:t xml:space="preserve">. </w:t>
      </w:r>
    </w:p>
    <w:p w14:paraId="1F2D2C3D"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623A19E7" w14:textId="72F323C7" w:rsidR="00B6022B" w:rsidRDefault="00B6022B"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14:paraId="0D9DD077" w14:textId="57B15D62"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050D80" w:rsidRPr="00866F44">
        <w:rPr>
          <w:rFonts w:asciiTheme="minorHAnsi" w:hAnsiTheme="minorHAnsi" w:cstheme="minorHAnsi"/>
        </w:rPr>
        <w:t xml:space="preserve"> </w:t>
      </w:r>
      <w:r w:rsidR="0035194A" w:rsidRPr="00866F44">
        <w:rPr>
          <w:rFonts w:asciiTheme="minorHAnsi" w:hAnsiTheme="minorHAnsi" w:cstheme="minorHAnsi"/>
        </w:rPr>
        <w:t>a</w:t>
      </w:r>
      <w:r w:rsidR="00C10202" w:rsidRPr="00866F44">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6C7313BB"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5681B1D9" w14:textId="19AA8A83" w:rsidR="00206BDA" w:rsidRDefault="000C7FCE" w:rsidP="00206BDA">
      <w:pPr>
        <w:pStyle w:val="Odsekzoznamu"/>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14:paraId="0F6B2AFE" w14:textId="70F027D1"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206BDA">
        <w:rPr>
          <w:rFonts w:ascii="Calibri" w:hAnsi="Calibri" w:cs="Calibri"/>
        </w:rPr>
        <w:t xml:space="preserve"> </w:t>
      </w:r>
    </w:p>
    <w:p w14:paraId="12185EE2" w14:textId="4EF43082"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3ADEC622" w14:textId="08B61EBC"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aj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w:t>
      </w:r>
      <w:r w:rsidRPr="00612945">
        <w:rPr>
          <w:rFonts w:asciiTheme="minorHAnsi" w:hAnsiTheme="minorHAnsi" w:cstheme="minorHAnsi"/>
          <w:color w:val="000000" w:themeColor="text1"/>
        </w:rPr>
        <w:t xml:space="preserve"> </w:t>
      </w:r>
      <w:r w:rsidRPr="00F50D85">
        <w:rPr>
          <w:rFonts w:asciiTheme="minorHAnsi" w:hAnsiTheme="minorHAnsi" w:cstheme="minorHAnsi"/>
          <w:color w:val="000000" w:themeColor="text1"/>
        </w:rPr>
        <w:t>republiky</w:t>
      </w:r>
      <w:r w:rsidRPr="00F50D85">
        <w:rPr>
          <w:rFonts w:asciiTheme="minorHAnsi" w:hAnsiTheme="minorHAnsi" w:cstheme="minorHAnsi"/>
        </w:rPr>
        <w:t xml:space="preserve"> </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Pr="00F50D85">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0FD757F8" w14:textId="3BD03746" w:rsidR="00EC1BED" w:rsidRPr="00F50D85"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w:t>
      </w:r>
      <w:r w:rsidRPr="00F50D85">
        <w:rPr>
          <w:rFonts w:asciiTheme="minorHAnsi" w:hAnsiTheme="minorHAnsi" w:cstheme="minorHAnsi"/>
        </w:rPr>
        <w:lastRenderedPageBreak/>
        <w:t xml:space="preserve">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11F144A6"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28AD8BCB" w14:textId="40D9AC1D"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24D8A125" w14:textId="707C2965"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6113DB01"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lastRenderedPageBreak/>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14:textId="07AE1BDD"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12978741"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3F7BC53C" w14:textId="4EA0BAE3" w:rsidR="0073020D"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dokumentácia priebehu realizácie diela </w:t>
      </w:r>
      <w:r w:rsidR="00C63924">
        <w:rPr>
          <w:rFonts w:asciiTheme="minorHAnsi" w:hAnsiTheme="minorHAnsi" w:cstheme="minorHAnsi"/>
        </w:rPr>
        <w:t xml:space="preserve">časovo a chronologicky jednoznačne označené </w:t>
      </w:r>
      <w:r w:rsidRPr="00FF4647">
        <w:rPr>
          <w:rFonts w:asciiTheme="minorHAnsi" w:hAnsiTheme="minorHAnsi" w:cstheme="minorHAnsi"/>
        </w:rPr>
        <w:t>(fotografie, videozáznamy)</w:t>
      </w:r>
      <w:r w:rsidR="003460FB" w:rsidRPr="00FF4647">
        <w:rPr>
          <w:rFonts w:asciiTheme="minorHAnsi" w:hAnsiTheme="minorHAnsi" w:cstheme="minorHAnsi"/>
        </w:rPr>
        <w:t xml:space="preserve">. </w:t>
      </w:r>
    </w:p>
    <w:p w14:paraId="23DB21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6444701A"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35194A" w:rsidRPr="00866F44">
        <w:rPr>
          <w:rFonts w:cstheme="minorHAnsi"/>
          <w:sz w:val="22"/>
          <w:szCs w:val="22"/>
        </w:rPr>
        <w:t> </w:t>
      </w:r>
      <w:r w:rsidR="0073020D"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w:t>
      </w:r>
      <w:r w:rsidRPr="00866F44">
        <w:rPr>
          <w:rFonts w:cstheme="minorHAnsi"/>
          <w:sz w:val="22"/>
          <w:szCs w:val="22"/>
        </w:rPr>
        <w:lastRenderedPageBreak/>
        <w:t>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534A68F3"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14:textId="77777777" w:rsidR="00F07BBD" w:rsidRDefault="00F07BBD"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 xml:space="preserve">Zhotoviteľ zodpovedá za škodu na diele spôsobenú vlastným konaním počas svojich pracovných postupov, ako aj za škodu spôsobenú tými, ktorých použil na realizáciu diela a  za škody s tým </w:t>
      </w:r>
      <w:r w:rsidRPr="00A0564D">
        <w:rPr>
          <w:rFonts w:asciiTheme="minorHAnsi" w:hAnsiTheme="minorHAnsi" w:cstheme="minorHAnsi"/>
          <w:sz w:val="22"/>
          <w:szCs w:val="22"/>
          <w:lang w:eastAsia="cs-CZ"/>
        </w:rPr>
        <w:lastRenderedPageBreak/>
        <w:t>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lang w:val="cs-CZ" w:eastAsia="cs-CZ"/>
        </w:rPr>
        <w:t xml:space="preserve">ak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39E60E89" w14:textId="39D4B7BA" w:rsidR="00473C5C" w:rsidRPr="009D3C61"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bookmarkStart w:id="8" w:name="_Hlk117771663"/>
    </w:p>
    <w:p w14:paraId="033D96D7" w14:textId="77777777" w:rsidR="000E5B38" w:rsidRPr="009D3C61" w:rsidRDefault="000E5B38" w:rsidP="009D3C61">
      <w:pPr>
        <w:pStyle w:val="Bezriadkovania"/>
        <w:tabs>
          <w:tab w:val="left" w:pos="426"/>
        </w:tabs>
        <w:ind w:left="284"/>
        <w:jc w:val="both"/>
        <w:rPr>
          <w:rStyle w:val="CharStyle36"/>
          <w:rFonts w:asciiTheme="minorHAnsi" w:hAnsiTheme="minorHAnsi" w:cstheme="minorHAnsi"/>
          <w:b/>
          <w:bCs/>
          <w:color w:val="auto"/>
          <w:sz w:val="22"/>
          <w:szCs w:val="22"/>
        </w:rPr>
      </w:pPr>
    </w:p>
    <w:p w14:paraId="6855E0D7" w14:textId="5DE84174"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7F8F327B"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14:textId="6B993DB6"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14:textId="77777777" w:rsidR="00F07BBD" w:rsidRDefault="00F07BBD" w:rsidP="002947AB">
      <w:pPr>
        <w:pStyle w:val="Default"/>
        <w:jc w:val="center"/>
        <w:rPr>
          <w:rFonts w:asciiTheme="minorHAnsi" w:hAnsiTheme="minorHAnsi" w:cstheme="minorHAnsi"/>
          <w:b/>
          <w:bCs/>
          <w:color w:val="auto"/>
          <w:sz w:val="22"/>
          <w:szCs w:val="22"/>
        </w:rPr>
      </w:pPr>
    </w:p>
    <w:p w14:paraId="74A588F7" w14:textId="2698253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9" w:name="_Hlk117840708"/>
      <w:bookmarkEnd w:id="8"/>
      <w:r w:rsidRPr="00866F44">
        <w:rPr>
          <w:rFonts w:asciiTheme="minorHAnsi" w:hAnsiTheme="minorHAnsi" w:cstheme="minorHAnsi"/>
          <w:bCs/>
          <w:color w:val="auto"/>
          <w:sz w:val="22"/>
          <w:szCs w:val="22"/>
        </w:rPr>
        <w:t>Zmluvné strany sa dohodli na nasledovných zmluvných pokutách:</w:t>
      </w:r>
    </w:p>
    <w:p w14:paraId="04F071D2" w14:textId="316B0EA2"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0A23EB2A"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1EB12C99" w14:textId="017E1E87"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r w:rsidR="007268AB" w:rsidRPr="007268AB">
        <w:rPr>
          <w:rFonts w:asciiTheme="minorHAnsi" w:hAnsiTheme="minorHAnsi" w:cstheme="minorHAnsi"/>
          <w:sz w:val="22"/>
          <w:szCs w:val="22"/>
        </w:rPr>
        <w:t xml:space="preserve"> </w:t>
      </w:r>
    </w:p>
    <w:p w14:paraId="291A3F89" w14:textId="7496A633"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7FC1D296" w14:textId="67D43B82"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41A54CA1" w14:textId="77777777"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9"/>
    <w:p w14:paraId="13AD1F4A" w14:textId="7C4C48C2"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4D0A70E3"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lastRenderedPageBreak/>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10"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10"/>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písomnému upozorneniu objednávateľa pokračuje vo vadnom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5F46F842" w14:textId="39E5D09E"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25277737"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35C7E0BF" w14:textId="089882A0"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5005DDA5" w14:textId="305D3CD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r w:rsidR="00635A5A">
        <w:rPr>
          <w:rFonts w:asciiTheme="minorHAnsi" w:hAnsiTheme="minorHAnsi" w:cstheme="minorHAnsi"/>
          <w:b/>
          <w:bCs/>
          <w:color w:val="auto"/>
          <w:sz w:val="22"/>
          <w:szCs w:val="22"/>
        </w:rPr>
        <w:t xml:space="preserve"> </w:t>
      </w:r>
    </w:p>
    <w:p w14:paraId="10B3C42F" w14:textId="77777777" w:rsidR="007E269E" w:rsidRPr="00747299" w:rsidRDefault="007E269E" w:rsidP="00747299">
      <w:pPr>
        <w:pStyle w:val="Odsekzoznamu"/>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lastRenderedPageBreak/>
        <w:t>Táto Zmluva nadobúda platnosť dňom jej podpisu obidvomi Zmluvnými stranami a účinnosť po splnení nasledovných kumulatívnych podmienok:</w:t>
      </w:r>
    </w:p>
    <w:p w14:paraId="5B79F732" w14:textId="77777777" w:rsidR="007E269E" w:rsidRPr="00EC3CD5" w:rsidRDefault="007E269E" w:rsidP="00EC3CD5">
      <w:pPr>
        <w:pStyle w:val="Odsekzoznamu"/>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710D14E0" w14:textId="574449EF" w:rsidR="007E269E" w:rsidRDefault="007E269E" w:rsidP="00EC3CD5">
      <w:pPr>
        <w:pStyle w:val="Odsekzoznamu"/>
        <w:numPr>
          <w:ilvl w:val="0"/>
          <w:numId w:val="81"/>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sidR="00810EA0">
        <w:rPr>
          <w:rFonts w:asciiTheme="minorHAnsi" w:hAnsiTheme="minorHAnsi" w:cstheme="minorHAnsi"/>
          <w:lang w:eastAsia="cs-CZ"/>
        </w:rPr>
        <w:t>z</w:t>
      </w:r>
      <w:r w:rsidR="00810EA0" w:rsidRPr="008E68B4">
        <w:rPr>
          <w:rFonts w:asciiTheme="minorHAnsi" w:hAnsiTheme="minorHAnsi" w:cstheme="minorHAnsi"/>
          <w:lang w:eastAsia="cs-CZ"/>
        </w:rPr>
        <w:t>mluvy o PPM</w:t>
      </w:r>
      <w:r w:rsidRPr="00747299">
        <w:rPr>
          <w:rFonts w:asciiTheme="minorHAnsi" w:hAnsiTheme="minorHAnsi" w:cstheme="minorHAnsi"/>
          <w:lang w:eastAsia="cs-CZ"/>
        </w:rPr>
        <w:t>.</w:t>
      </w:r>
    </w:p>
    <w:p w14:paraId="6FFB325E" w14:textId="5C79F9E6" w:rsidR="00D4205E" w:rsidRPr="00081342" w:rsidRDefault="004E7471" w:rsidP="00081342">
      <w:pPr>
        <w:pStyle w:val="Odsekzoznamu"/>
        <w:numPr>
          <w:ilvl w:val="0"/>
          <w:numId w:val="39"/>
        </w:numPr>
        <w:ind w:left="284" w:hanging="284"/>
        <w:jc w:val="both"/>
        <w:rPr>
          <w:rFonts w:asciiTheme="minorHAnsi" w:hAnsiTheme="minorHAnsi" w:cstheme="minorHAnsi"/>
          <w:lang w:eastAsia="cs-CZ"/>
        </w:rPr>
      </w:pPr>
      <w:r w:rsidRPr="008E68B4">
        <w:rPr>
          <w:rFonts w:asciiTheme="minorHAnsi" w:hAnsiTheme="minorHAnsi" w:cstheme="minorHAnsi"/>
          <w:lang w:eastAsia="cs-CZ"/>
        </w:rPr>
        <w:t>Na účely Zmluvy sa rozumie, že ak k nadobudnutiu účinnosti</w:t>
      </w:r>
      <w:r w:rsidRPr="008E68B4">
        <w:rPr>
          <w:rFonts w:asciiTheme="minorHAnsi" w:eastAsiaTheme="minorHAnsi" w:hAnsiTheme="minorHAnsi" w:cstheme="minorHAnsi"/>
          <w:noProof w:val="0"/>
          <w:lang w:eastAsia="cs-CZ"/>
        </w:rPr>
        <w:t xml:space="preserve"> </w:t>
      </w:r>
      <w:r>
        <w:rPr>
          <w:rFonts w:asciiTheme="minorHAnsi" w:hAnsiTheme="minorHAnsi" w:cstheme="minorHAnsi"/>
          <w:lang w:eastAsia="cs-CZ"/>
        </w:rPr>
        <w:t>z</w:t>
      </w:r>
      <w:r w:rsidRPr="008E68B4">
        <w:rPr>
          <w:rFonts w:asciiTheme="minorHAnsi" w:hAnsiTheme="minorHAnsi" w:cstheme="minorHAnsi"/>
          <w:lang w:eastAsia="cs-CZ"/>
        </w:rPr>
        <w:t xml:space="preserve">mluvy o PPM </w:t>
      </w:r>
      <w:r w:rsidRPr="008E68B4">
        <w:rPr>
          <w:rFonts w:asciiTheme="minorHAnsi" w:eastAsiaTheme="minorHAnsi" w:hAnsiTheme="minorHAnsi" w:cstheme="minorHAnsi"/>
          <w:noProof w:val="0"/>
          <w:lang w:eastAsia="cs-CZ"/>
        </w:rPr>
        <w:t xml:space="preserve">nedôjde ani v lehote do </w:t>
      </w:r>
      <w:r w:rsidRPr="000514C5">
        <w:rPr>
          <w:rFonts w:cstheme="minorHAnsi"/>
          <w:lang w:eastAsia="cs-CZ"/>
        </w:rPr>
        <w:t>90</w:t>
      </w:r>
      <w:r w:rsidR="00081342">
        <w:rPr>
          <w:rFonts w:asciiTheme="minorHAnsi" w:eastAsiaTheme="minorHAnsi" w:hAnsiTheme="minorHAnsi" w:cstheme="minorHAnsi"/>
          <w:noProof w:val="0"/>
          <w:lang w:eastAsia="cs-CZ"/>
        </w:rPr>
        <w:t xml:space="preserve"> </w:t>
      </w:r>
      <w:r w:rsidRPr="008E68B4">
        <w:rPr>
          <w:rFonts w:asciiTheme="minorHAnsi" w:eastAsiaTheme="minorHAnsi" w:hAnsiTheme="minorHAnsi" w:cstheme="minorHAnsi"/>
          <w:noProof w:val="0"/>
          <w:lang w:eastAsia="cs-CZ"/>
        </w:rPr>
        <w:t>dní</w:t>
      </w:r>
      <w:r w:rsidRPr="008E68B4">
        <w:rPr>
          <w:rFonts w:asciiTheme="minorHAnsi" w:hAnsiTheme="minorHAnsi" w:cstheme="minorHAnsi"/>
          <w:lang w:eastAsia="cs-CZ"/>
        </w:rPr>
        <w:t xml:space="preserve"> odo dňa zverejnenia Zmluvy v Centrálnom registri zmlúv, Zmluvné strany sa dohodli na rozväzovacej podmienke, podľa ktorej táto Zmluva zaniká.</w:t>
      </w:r>
    </w:p>
    <w:p w14:paraId="346EF371" w14:textId="33239C74" w:rsidR="00CD0C0A" w:rsidRPr="00866F44" w:rsidRDefault="0073020D" w:rsidP="00081342">
      <w:pPr>
        <w:pStyle w:val="Odsekzoznamu"/>
        <w:numPr>
          <w:ilvl w:val="0"/>
          <w:numId w:val="39"/>
        </w:numPr>
        <w:ind w:left="284" w:hanging="284"/>
        <w:jc w:val="both"/>
        <w:rPr>
          <w:rFonts w:asciiTheme="minorHAnsi" w:hAnsiTheme="minorHAnsi" w:cstheme="minorHAnsi"/>
        </w:rPr>
      </w:pPr>
      <w:r w:rsidRPr="00866F44">
        <w:rPr>
          <w:rFonts w:asciiTheme="minorHAnsi" w:hAnsiTheme="minorHAnsi" w:cstheme="minorHAnsi"/>
        </w:rPr>
        <w:t xml:space="preserve">Akékoľvek </w:t>
      </w:r>
      <w:r w:rsidRPr="00866F44">
        <w:rPr>
          <w:rFonts w:asciiTheme="minorHAnsi" w:hAnsiTheme="minorHAnsi" w:cstheme="minorHAnsi"/>
          <w:lang w:eastAsia="cs-CZ"/>
        </w:rPr>
        <w:t>zmeny</w:t>
      </w:r>
      <w:r w:rsidRPr="00866F44">
        <w:rPr>
          <w:rFonts w:asciiTheme="minorHAnsi" w:hAnsiTheme="minorHAnsi" w:cstheme="minorHAnsi"/>
        </w:rPr>
        <w:t xml:space="preserve"> alebo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5096E42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14:textId="03B70332"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5FD945E4"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256B127E"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53635F3A"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w:t>
      </w:r>
      <w:r w:rsidRPr="00866F44">
        <w:rPr>
          <w:rFonts w:asciiTheme="minorHAnsi" w:hAnsiTheme="minorHAnsi" w:cstheme="minorHAnsi"/>
          <w:color w:val="auto"/>
          <w:sz w:val="22"/>
          <w:szCs w:val="22"/>
        </w:rPr>
        <w:lastRenderedPageBreak/>
        <w:t>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7A63533B" w14:textId="5FBF142F" w:rsidR="00F824B9" w:rsidRPr="00747299" w:rsidRDefault="00CB6A56" w:rsidP="00C766A3">
      <w:pPr>
        <w:pStyle w:val="Default"/>
        <w:numPr>
          <w:ilvl w:val="0"/>
          <w:numId w:val="39"/>
        </w:numPr>
        <w:tabs>
          <w:tab w:val="left" w:pos="426"/>
        </w:tabs>
        <w:ind w:left="284" w:hanging="284"/>
        <w:jc w:val="both"/>
        <w:rPr>
          <w:rFonts w:asciiTheme="minorHAnsi" w:hAnsiTheme="minorHAnsi" w:cstheme="minorBidi"/>
        </w:rPr>
      </w:pPr>
      <w:r w:rsidRPr="00CB6A56">
        <w:rPr>
          <w:rFonts w:asciiTheme="minorHAnsi" w:hAnsiTheme="minorHAnsi" w:cstheme="minorBidi"/>
          <w:color w:val="auto"/>
          <w:sz w:val="22"/>
          <w:szCs w:val="22"/>
        </w:rPr>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r w:rsidR="00F824B9" w:rsidRPr="00747299">
        <w:rPr>
          <w:rFonts w:asciiTheme="minorHAnsi" w:hAnsiTheme="minorHAnsi" w:cstheme="minorBidi"/>
          <w:color w:val="auto"/>
          <w:sz w:val="22"/>
          <w:szCs w:val="22"/>
        </w:rPr>
        <w:t>.</w:t>
      </w:r>
    </w:p>
    <w:p w14:paraId="40B1A582" w14:textId="26B71E3A" w:rsidR="0073020D" w:rsidRPr="00866F44"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14:paraId="4EE4D1FB" w14:textId="5DD7E37B"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9127D0" w:rsidRPr="00DE58E6">
        <w:rPr>
          <w:rFonts w:asciiTheme="minorHAnsi" w:hAnsiTheme="minorHAnsi" w:cstheme="minorHAnsi"/>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5EEE2DB7" w14:textId="3E3ECEB9"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2E68A5">
        <w:rPr>
          <w:rFonts w:asciiTheme="minorHAnsi" w:hAnsiTheme="minorHAnsi" w:cstheme="minorHAnsi"/>
          <w:color w:val="auto"/>
          <w:sz w:val="22"/>
          <w:szCs w:val="22"/>
        </w:rPr>
        <w:t xml:space="preserve"> </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7D026655" w14:textId="40764AC8"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del w:id="11" w:author="Kutlák Matúš" w:date="2024-07-24T10:05:00Z" w16du:dateUtc="2024-07-24T08:05:00Z">
        <w:r w:rsidRPr="59E54236" w:rsidDel="003A5EB3">
          <w:rPr>
            <w:rFonts w:asciiTheme="minorHAnsi" w:hAnsiTheme="minorHAnsi" w:cstheme="minorBidi"/>
            <w:b/>
            <w:bCs/>
            <w:color w:val="auto"/>
            <w:sz w:val="22"/>
            <w:szCs w:val="22"/>
          </w:rPr>
          <w:delText xml:space="preserve"> </w:delText>
        </w:r>
      </w:del>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7F9149A6" w14:textId="599B54BE"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747299">
        <w:rPr>
          <w:rFonts w:asciiTheme="minorHAnsi" w:hAnsiTheme="minorHAnsi" w:cstheme="minorHAnsi"/>
          <w:b/>
          <w:bCs/>
          <w:color w:val="auto"/>
          <w:sz w:val="22"/>
          <w:szCs w:val="22"/>
        </w:rPr>
        <w:t>Príloha č. 4:</w:t>
      </w:r>
      <w:r>
        <w:rPr>
          <w:rFonts w:asciiTheme="minorHAnsi" w:hAnsiTheme="minorHAnsi" w:cstheme="minorHAnsi"/>
          <w:b/>
          <w:bCs/>
          <w:color w:val="auto"/>
          <w:sz w:val="22"/>
          <w:szCs w:val="22"/>
        </w:rPr>
        <w:t xml:space="preserve"> </w:t>
      </w:r>
      <w:r w:rsidRPr="00747299">
        <w:rPr>
          <w:rFonts w:asciiTheme="minorHAnsi" w:hAnsiTheme="minorHAnsi" w:cstheme="minorHAnsi"/>
          <w:color w:val="auto"/>
          <w:sz w:val="22"/>
          <w:szCs w:val="22"/>
        </w:rPr>
        <w:t xml:space="preserve">Zoznam subdodávateľov zhotoviteľa/čestné vyhlásenie zhotoviteľa, že na vykonanie </w:t>
      </w:r>
      <w:r w:rsidR="0086046B">
        <w:rPr>
          <w:rFonts w:asciiTheme="minorHAnsi" w:hAnsiTheme="minorHAnsi" w:cstheme="minorHAnsi"/>
          <w:color w:val="auto"/>
          <w:sz w:val="22"/>
          <w:szCs w:val="22"/>
        </w:rPr>
        <w:t xml:space="preserv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14:paraId="2C9E05BA" w14:textId="2F5EBC18" w:rsidR="00AA7741" w:rsidRPr="00866F44" w:rsidRDefault="004A388E"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77777777" w:rsidR="002E7AEA" w:rsidRPr="00906D51" w:rsidRDefault="002E7AEA" w:rsidP="002E7AEA">
      <w:pPr>
        <w:rPr>
          <w:rFonts w:cs="Calibri"/>
          <w:lang w:eastAsia="cs-CZ"/>
        </w:rPr>
      </w:pPr>
      <w:r w:rsidRPr="00906D51">
        <w:rPr>
          <w:rFonts w:cs="Calibri"/>
          <w:lang w:eastAsia="cs-CZ"/>
        </w:rPr>
        <w:t>V </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285EF37F" w14:textId="77777777" w:rsidR="002E7AEA" w:rsidRPr="00906D51" w:rsidRDefault="002E7AEA" w:rsidP="002E7AEA">
      <w:pPr>
        <w:tabs>
          <w:tab w:val="left" w:pos="4500"/>
          <w:tab w:val="left" w:pos="4962"/>
        </w:tabs>
        <w:spacing w:after="120"/>
        <w:rPr>
          <w:rFonts w:cs="Calibri"/>
          <w:lang w:eastAsia="cs-CZ"/>
        </w:rPr>
      </w:pPr>
    </w:p>
    <w:p w14:paraId="5DB0127F" w14:textId="77777777" w:rsidR="002E7AEA" w:rsidRPr="00906D51" w:rsidRDefault="002E7AEA" w:rsidP="002E7AEA">
      <w:pPr>
        <w:tabs>
          <w:tab w:val="left" w:pos="4500"/>
          <w:tab w:val="left" w:pos="4962"/>
        </w:tabs>
        <w:spacing w:after="120"/>
        <w:rPr>
          <w:rFonts w:cs="Calibri"/>
          <w:lang w:eastAsia="cs-CZ"/>
        </w:rPr>
      </w:pP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6B415BA7" w14:textId="77777777" w:rsidR="002E7AEA" w:rsidRPr="00A74C13" w:rsidRDefault="002E7AEA" w:rsidP="002E7AEA">
      <w:pPr>
        <w:tabs>
          <w:tab w:val="left" w:pos="1134"/>
          <w:tab w:val="left" w:pos="6096"/>
        </w:tabs>
        <w:rPr>
          <w:rFonts w:ascii="Calibri" w:hAnsi="Calibri" w:cs="Calibri"/>
          <w:b/>
        </w:rPr>
      </w:pPr>
      <w:r w:rsidRPr="00A74C13">
        <w:rPr>
          <w:rFonts w:ascii="Calibri" w:hAnsi="Calibri" w:cs="Calibri"/>
          <w:b/>
          <w:highlight w:val="yellow"/>
        </w:rPr>
        <w:t>[.............................................]</w:t>
      </w:r>
    </w:p>
    <w:p w14:paraId="4565F61A" w14:textId="77777777" w:rsidR="002E7AEA" w:rsidRPr="00A74C13" w:rsidRDefault="002E7AEA" w:rsidP="002E7AEA">
      <w:pPr>
        <w:tabs>
          <w:tab w:val="left" w:pos="1134"/>
          <w:tab w:val="left" w:pos="6096"/>
        </w:tabs>
        <w:rPr>
          <w:rFonts w:cs="Calibri"/>
          <w:highlight w:val="yellow"/>
        </w:rPr>
      </w:pPr>
      <w:r w:rsidRPr="00A74C13">
        <w:rPr>
          <w:rFonts w:cstheme="minorHAnsi"/>
          <w:highlight w:val="yellow"/>
        </w:rPr>
        <w:t>[</w:t>
      </w:r>
      <w:r w:rsidRPr="00A74C13">
        <w:rPr>
          <w:rFonts w:cs="Calibri"/>
          <w:highlight w:val="yellow"/>
        </w:rPr>
        <w:t>Titul, Meno Priezvisko</w:t>
      </w:r>
      <w:r w:rsidRPr="00A74C13">
        <w:rPr>
          <w:rFonts w:cstheme="minorHAnsi"/>
          <w:highlight w:val="yellow"/>
        </w:rPr>
        <w:t>]</w:t>
      </w:r>
    </w:p>
    <w:p w14:paraId="739F1497" w14:textId="77777777" w:rsidR="002E7AEA" w:rsidRPr="00BF4907" w:rsidRDefault="002E7AEA" w:rsidP="002E7AEA">
      <w:pPr>
        <w:tabs>
          <w:tab w:val="left" w:pos="1134"/>
          <w:tab w:val="left" w:pos="6096"/>
        </w:tabs>
        <w:spacing w:after="120"/>
        <w:rPr>
          <w:rFonts w:cs="Calibri"/>
          <w:lang w:eastAsia="cs-CZ"/>
        </w:rPr>
      </w:pPr>
      <w:r w:rsidRPr="00A74C13">
        <w:rPr>
          <w:rFonts w:cstheme="minorHAnsi"/>
          <w:highlight w:val="yellow"/>
        </w:rPr>
        <w:t>[funkcia]</w:t>
      </w:r>
    </w:p>
    <w:p w14:paraId="020EDEBF" w14:textId="4F59B124" w:rsidR="00BF60F7" w:rsidRPr="00866F44" w:rsidRDefault="00BF60F7" w:rsidP="00B26048">
      <w:pPr>
        <w:pStyle w:val="Default"/>
        <w:tabs>
          <w:tab w:val="left" w:pos="0"/>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 </w:t>
      </w:r>
    </w:p>
    <w:p w14:paraId="261C3CFB"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ADBCF" w14:textId="77777777" w:rsidR="005F3A38" w:rsidRDefault="005F3A38" w:rsidP="00D81E0A">
      <w:pPr>
        <w:spacing w:after="0" w:line="240" w:lineRule="auto"/>
      </w:pPr>
      <w:r>
        <w:separator/>
      </w:r>
    </w:p>
  </w:endnote>
  <w:endnote w:type="continuationSeparator" w:id="0">
    <w:p w14:paraId="7697ACEB" w14:textId="77777777" w:rsidR="005F3A38" w:rsidRDefault="005F3A38"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FE38C" w14:textId="77777777" w:rsidR="005F3A38" w:rsidRDefault="005F3A38" w:rsidP="00D81E0A">
      <w:pPr>
        <w:spacing w:after="0" w:line="240" w:lineRule="auto"/>
      </w:pPr>
      <w:r>
        <w:separator/>
      </w:r>
    </w:p>
  </w:footnote>
  <w:footnote w:type="continuationSeparator" w:id="0">
    <w:p w14:paraId="2B5103C6" w14:textId="77777777" w:rsidR="005F3A38" w:rsidRDefault="005F3A38"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6"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466F6313"/>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6"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5"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69"/>
  </w:num>
  <w:num w:numId="3" w16cid:durableId="16620061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36"/>
  </w:num>
  <w:num w:numId="5" w16cid:durableId="1665425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5"/>
  </w:num>
  <w:num w:numId="10" w16cid:durableId="16680964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78"/>
  </w:num>
  <w:num w:numId="21" w16cid:durableId="1562710036">
    <w:abstractNumId w:val="5"/>
  </w:num>
  <w:num w:numId="22" w16cid:durableId="2019185743">
    <w:abstractNumId w:val="12"/>
  </w:num>
  <w:num w:numId="23" w16cid:durableId="1305889324">
    <w:abstractNumId w:val="17"/>
  </w:num>
  <w:num w:numId="24" w16cid:durableId="286863765">
    <w:abstractNumId w:val="50"/>
  </w:num>
  <w:num w:numId="25" w16cid:durableId="799886677">
    <w:abstractNumId w:val="67"/>
  </w:num>
  <w:num w:numId="26" w16cid:durableId="459809477">
    <w:abstractNumId w:val="25"/>
  </w:num>
  <w:num w:numId="27" w16cid:durableId="246766519">
    <w:abstractNumId w:val="58"/>
  </w:num>
  <w:num w:numId="28" w16cid:durableId="366563677">
    <w:abstractNumId w:val="40"/>
  </w:num>
  <w:num w:numId="29" w16cid:durableId="2085568948">
    <w:abstractNumId w:val="39"/>
  </w:num>
  <w:num w:numId="30" w16cid:durableId="1433433031">
    <w:abstractNumId w:val="37"/>
  </w:num>
  <w:num w:numId="31" w16cid:durableId="1717779006">
    <w:abstractNumId w:val="0"/>
  </w:num>
  <w:num w:numId="32" w16cid:durableId="1715420121">
    <w:abstractNumId w:val="44"/>
  </w:num>
  <w:num w:numId="33" w16cid:durableId="2059737482">
    <w:abstractNumId w:val="62"/>
  </w:num>
  <w:num w:numId="34" w16cid:durableId="1822111230">
    <w:abstractNumId w:val="52"/>
  </w:num>
  <w:num w:numId="35" w16cid:durableId="817110632">
    <w:abstractNumId w:val="61"/>
  </w:num>
  <w:num w:numId="36" w16cid:durableId="1776289767">
    <w:abstractNumId w:val="10"/>
  </w:num>
  <w:num w:numId="37" w16cid:durableId="256905687">
    <w:abstractNumId w:val="66"/>
  </w:num>
  <w:num w:numId="38" w16cid:durableId="1455903042">
    <w:abstractNumId w:val="28"/>
  </w:num>
  <w:num w:numId="39" w16cid:durableId="961499990">
    <w:abstractNumId w:val="29"/>
  </w:num>
  <w:num w:numId="40" w16cid:durableId="646864278">
    <w:abstractNumId w:val="2"/>
  </w:num>
  <w:num w:numId="41" w16cid:durableId="1030255098">
    <w:abstractNumId w:val="11"/>
  </w:num>
  <w:num w:numId="42" w16cid:durableId="1841500369">
    <w:abstractNumId w:val="42"/>
  </w:num>
  <w:num w:numId="43" w16cid:durableId="390152688">
    <w:abstractNumId w:val="54"/>
  </w:num>
  <w:num w:numId="44" w16cid:durableId="914359072">
    <w:abstractNumId w:val="9"/>
  </w:num>
  <w:num w:numId="45" w16cid:durableId="1042635271">
    <w:abstractNumId w:val="26"/>
  </w:num>
  <w:num w:numId="46" w16cid:durableId="941183752">
    <w:abstractNumId w:val="41"/>
  </w:num>
  <w:num w:numId="47" w16cid:durableId="28575725">
    <w:abstractNumId w:val="18"/>
  </w:num>
  <w:num w:numId="48" w16cid:durableId="1206676196">
    <w:abstractNumId w:val="60"/>
  </w:num>
  <w:num w:numId="49" w16cid:durableId="1342053343">
    <w:abstractNumId w:val="79"/>
  </w:num>
  <w:num w:numId="50" w16cid:durableId="1024752131">
    <w:abstractNumId w:val="51"/>
  </w:num>
  <w:num w:numId="51" w16cid:durableId="680471566">
    <w:abstractNumId w:val="48"/>
  </w:num>
  <w:num w:numId="52" w16cid:durableId="1676810498">
    <w:abstractNumId w:val="68"/>
  </w:num>
  <w:num w:numId="53" w16cid:durableId="1410422497">
    <w:abstractNumId w:val="34"/>
  </w:num>
  <w:num w:numId="54" w16cid:durableId="2026978496">
    <w:abstractNumId w:val="55"/>
  </w:num>
  <w:num w:numId="55" w16cid:durableId="1739396190">
    <w:abstractNumId w:val="16"/>
  </w:num>
  <w:num w:numId="56" w16cid:durableId="1219363207">
    <w:abstractNumId w:val="23"/>
  </w:num>
  <w:num w:numId="57" w16cid:durableId="2083989503">
    <w:abstractNumId w:val="14"/>
  </w:num>
  <w:num w:numId="58" w16cid:durableId="1958415456">
    <w:abstractNumId w:val="63"/>
  </w:num>
  <w:num w:numId="59" w16cid:durableId="1572808965">
    <w:abstractNumId w:val="49"/>
  </w:num>
  <w:num w:numId="60" w16cid:durableId="2137749107">
    <w:abstractNumId w:val="74"/>
  </w:num>
  <w:num w:numId="61" w16cid:durableId="1356729783">
    <w:abstractNumId w:val="56"/>
  </w:num>
  <w:num w:numId="62" w16cid:durableId="941569163">
    <w:abstractNumId w:val="73"/>
  </w:num>
  <w:num w:numId="63" w16cid:durableId="558789161">
    <w:abstractNumId w:val="46"/>
  </w:num>
  <w:num w:numId="64" w16cid:durableId="404760870">
    <w:abstractNumId w:val="47"/>
  </w:num>
  <w:num w:numId="65" w16cid:durableId="647058676">
    <w:abstractNumId w:val="53"/>
  </w:num>
  <w:num w:numId="66" w16cid:durableId="208499827">
    <w:abstractNumId w:val="22"/>
  </w:num>
  <w:num w:numId="67" w16cid:durableId="1837570140">
    <w:abstractNumId w:val="31"/>
  </w:num>
  <w:num w:numId="68" w16cid:durableId="754783685">
    <w:abstractNumId w:val="45"/>
  </w:num>
  <w:num w:numId="69" w16cid:durableId="517693296">
    <w:abstractNumId w:val="6"/>
  </w:num>
  <w:num w:numId="70" w16cid:durableId="306012220">
    <w:abstractNumId w:val="13"/>
  </w:num>
  <w:num w:numId="71" w16cid:durableId="11424705">
    <w:abstractNumId w:val="43"/>
  </w:num>
  <w:num w:numId="72" w16cid:durableId="1913658390">
    <w:abstractNumId w:val="8"/>
  </w:num>
  <w:num w:numId="73" w16cid:durableId="2147356217">
    <w:abstractNumId w:val="30"/>
  </w:num>
  <w:num w:numId="74" w16cid:durableId="1906067895">
    <w:abstractNumId w:val="35"/>
  </w:num>
  <w:num w:numId="75" w16cid:durableId="1405295784">
    <w:abstractNumId w:val="3"/>
  </w:num>
  <w:num w:numId="76" w16cid:durableId="306936160">
    <w:abstractNumId w:val="59"/>
  </w:num>
  <w:num w:numId="77" w16cid:durableId="1108888145">
    <w:abstractNumId w:val="77"/>
  </w:num>
  <w:num w:numId="78" w16cid:durableId="2094012260">
    <w:abstractNumId w:val="4"/>
  </w:num>
  <w:num w:numId="79" w16cid:durableId="14954120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21811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30528175">
    <w:abstractNumId w:val="7"/>
  </w:num>
  <w:num w:numId="82" w16cid:durableId="1303458646">
    <w:abstractNumId w:val="24"/>
  </w:num>
  <w:num w:numId="83" w16cid:durableId="1960378552">
    <w:abstractNumId w:val="20"/>
  </w:num>
  <w:num w:numId="84" w16cid:durableId="1495533832">
    <w:abstractNumId w:val="57"/>
  </w:num>
  <w:num w:numId="85" w16cid:durableId="672873980">
    <w:abstractNumId w:val="33"/>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utlák Matúš">
    <w15:presenceInfo w15:providerId="AD" w15:userId="S::mkutlak@bbsk.sk::a6bc11eb-0db4-4096-a65f-9ee6b980bb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332C"/>
    <w:rsid w:val="00064986"/>
    <w:rsid w:val="000701B8"/>
    <w:rsid w:val="00074218"/>
    <w:rsid w:val="00081342"/>
    <w:rsid w:val="00081699"/>
    <w:rsid w:val="000850DA"/>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74F"/>
    <w:rsid w:val="00102A06"/>
    <w:rsid w:val="00111C06"/>
    <w:rsid w:val="00115959"/>
    <w:rsid w:val="00123FFF"/>
    <w:rsid w:val="00127F2A"/>
    <w:rsid w:val="00130E20"/>
    <w:rsid w:val="001344B4"/>
    <w:rsid w:val="00140F83"/>
    <w:rsid w:val="00141A18"/>
    <w:rsid w:val="00141CBD"/>
    <w:rsid w:val="0014416A"/>
    <w:rsid w:val="00145B1C"/>
    <w:rsid w:val="00150131"/>
    <w:rsid w:val="00150132"/>
    <w:rsid w:val="00152642"/>
    <w:rsid w:val="00155311"/>
    <w:rsid w:val="00161FE3"/>
    <w:rsid w:val="0017210A"/>
    <w:rsid w:val="00180114"/>
    <w:rsid w:val="0018699F"/>
    <w:rsid w:val="0019537F"/>
    <w:rsid w:val="001A30F9"/>
    <w:rsid w:val="001A536C"/>
    <w:rsid w:val="001A6804"/>
    <w:rsid w:val="001A7BCF"/>
    <w:rsid w:val="001B1B77"/>
    <w:rsid w:val="001B33AE"/>
    <w:rsid w:val="001B43E9"/>
    <w:rsid w:val="001B75C4"/>
    <w:rsid w:val="001D5328"/>
    <w:rsid w:val="001E09FC"/>
    <w:rsid w:val="001F2353"/>
    <w:rsid w:val="001F268E"/>
    <w:rsid w:val="001F2873"/>
    <w:rsid w:val="001F4180"/>
    <w:rsid w:val="001F49C5"/>
    <w:rsid w:val="001F4C99"/>
    <w:rsid w:val="001F6813"/>
    <w:rsid w:val="0020121D"/>
    <w:rsid w:val="00202B77"/>
    <w:rsid w:val="00204016"/>
    <w:rsid w:val="00206BDA"/>
    <w:rsid w:val="00210DE5"/>
    <w:rsid w:val="00223A52"/>
    <w:rsid w:val="00224052"/>
    <w:rsid w:val="00233370"/>
    <w:rsid w:val="00240205"/>
    <w:rsid w:val="00241FB8"/>
    <w:rsid w:val="0024461E"/>
    <w:rsid w:val="00245FB7"/>
    <w:rsid w:val="00247114"/>
    <w:rsid w:val="00253550"/>
    <w:rsid w:val="002562EA"/>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D68"/>
    <w:rsid w:val="002947AB"/>
    <w:rsid w:val="00294887"/>
    <w:rsid w:val="002951F1"/>
    <w:rsid w:val="00296489"/>
    <w:rsid w:val="002A0FA5"/>
    <w:rsid w:val="002B0327"/>
    <w:rsid w:val="002B4232"/>
    <w:rsid w:val="002B697F"/>
    <w:rsid w:val="002B7220"/>
    <w:rsid w:val="002C2501"/>
    <w:rsid w:val="002D272B"/>
    <w:rsid w:val="002D4C57"/>
    <w:rsid w:val="002E233A"/>
    <w:rsid w:val="002E31F6"/>
    <w:rsid w:val="002E3CC4"/>
    <w:rsid w:val="002E68A5"/>
    <w:rsid w:val="002E7AEA"/>
    <w:rsid w:val="002F1B3E"/>
    <w:rsid w:val="002F3190"/>
    <w:rsid w:val="002F3AEE"/>
    <w:rsid w:val="002F4441"/>
    <w:rsid w:val="00311BAA"/>
    <w:rsid w:val="00312DC2"/>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2BC3"/>
    <w:rsid w:val="00353C57"/>
    <w:rsid w:val="00356562"/>
    <w:rsid w:val="00357DBB"/>
    <w:rsid w:val="00360494"/>
    <w:rsid w:val="003712A6"/>
    <w:rsid w:val="00376F0D"/>
    <w:rsid w:val="0037792E"/>
    <w:rsid w:val="00381E92"/>
    <w:rsid w:val="00382B18"/>
    <w:rsid w:val="0038391A"/>
    <w:rsid w:val="0039134F"/>
    <w:rsid w:val="00396373"/>
    <w:rsid w:val="003971C0"/>
    <w:rsid w:val="0039780B"/>
    <w:rsid w:val="003A01B2"/>
    <w:rsid w:val="003A4466"/>
    <w:rsid w:val="003A4AAB"/>
    <w:rsid w:val="003A5EB3"/>
    <w:rsid w:val="003B11C9"/>
    <w:rsid w:val="003B55AF"/>
    <w:rsid w:val="003B628C"/>
    <w:rsid w:val="003B648F"/>
    <w:rsid w:val="003B65F0"/>
    <w:rsid w:val="003C1C80"/>
    <w:rsid w:val="003D0B24"/>
    <w:rsid w:val="003D581E"/>
    <w:rsid w:val="003D6F97"/>
    <w:rsid w:val="003E0160"/>
    <w:rsid w:val="003E0EBD"/>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35E9"/>
    <w:rsid w:val="004444A3"/>
    <w:rsid w:val="00445B60"/>
    <w:rsid w:val="00447831"/>
    <w:rsid w:val="00452201"/>
    <w:rsid w:val="00452B40"/>
    <w:rsid w:val="004532E2"/>
    <w:rsid w:val="004541CE"/>
    <w:rsid w:val="00455047"/>
    <w:rsid w:val="00463302"/>
    <w:rsid w:val="004638F1"/>
    <w:rsid w:val="004673A3"/>
    <w:rsid w:val="004678DE"/>
    <w:rsid w:val="00470981"/>
    <w:rsid w:val="00472471"/>
    <w:rsid w:val="00472C1D"/>
    <w:rsid w:val="00473C5C"/>
    <w:rsid w:val="00482944"/>
    <w:rsid w:val="00487A3A"/>
    <w:rsid w:val="00493690"/>
    <w:rsid w:val="00493C8C"/>
    <w:rsid w:val="00494AD6"/>
    <w:rsid w:val="00495F11"/>
    <w:rsid w:val="00496636"/>
    <w:rsid w:val="00496E86"/>
    <w:rsid w:val="004A07AE"/>
    <w:rsid w:val="004A1D73"/>
    <w:rsid w:val="004A388E"/>
    <w:rsid w:val="004A5E58"/>
    <w:rsid w:val="004A70B2"/>
    <w:rsid w:val="004B2CAF"/>
    <w:rsid w:val="004B441E"/>
    <w:rsid w:val="004B46E5"/>
    <w:rsid w:val="004B7C71"/>
    <w:rsid w:val="004C3AE7"/>
    <w:rsid w:val="004D08DB"/>
    <w:rsid w:val="004D472B"/>
    <w:rsid w:val="004D4934"/>
    <w:rsid w:val="004D5BC7"/>
    <w:rsid w:val="004D76E1"/>
    <w:rsid w:val="004E00C5"/>
    <w:rsid w:val="004E14DA"/>
    <w:rsid w:val="004E1F83"/>
    <w:rsid w:val="004E265D"/>
    <w:rsid w:val="004E3414"/>
    <w:rsid w:val="004E7471"/>
    <w:rsid w:val="004F29E6"/>
    <w:rsid w:val="004F384D"/>
    <w:rsid w:val="004F464E"/>
    <w:rsid w:val="004F483A"/>
    <w:rsid w:val="004F754B"/>
    <w:rsid w:val="004F774A"/>
    <w:rsid w:val="00500A77"/>
    <w:rsid w:val="00501A18"/>
    <w:rsid w:val="00514E54"/>
    <w:rsid w:val="00517B05"/>
    <w:rsid w:val="005222A4"/>
    <w:rsid w:val="00525E30"/>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90809"/>
    <w:rsid w:val="00592B12"/>
    <w:rsid w:val="00593CFA"/>
    <w:rsid w:val="005A307D"/>
    <w:rsid w:val="005A437A"/>
    <w:rsid w:val="005A478F"/>
    <w:rsid w:val="005B0C37"/>
    <w:rsid w:val="005B447A"/>
    <w:rsid w:val="005B5A6E"/>
    <w:rsid w:val="005B67AD"/>
    <w:rsid w:val="005B71B8"/>
    <w:rsid w:val="005B7A0E"/>
    <w:rsid w:val="005D3B26"/>
    <w:rsid w:val="005D69E1"/>
    <w:rsid w:val="005E4018"/>
    <w:rsid w:val="005E40F2"/>
    <w:rsid w:val="005F3A38"/>
    <w:rsid w:val="005F49F8"/>
    <w:rsid w:val="005F634F"/>
    <w:rsid w:val="00602AFB"/>
    <w:rsid w:val="00602B97"/>
    <w:rsid w:val="00612FC3"/>
    <w:rsid w:val="0061510A"/>
    <w:rsid w:val="00625A91"/>
    <w:rsid w:val="00626F11"/>
    <w:rsid w:val="006278FF"/>
    <w:rsid w:val="00635A5A"/>
    <w:rsid w:val="006421C8"/>
    <w:rsid w:val="00643B65"/>
    <w:rsid w:val="00645A13"/>
    <w:rsid w:val="0065310B"/>
    <w:rsid w:val="00653D59"/>
    <w:rsid w:val="00654AAF"/>
    <w:rsid w:val="00655064"/>
    <w:rsid w:val="006724C8"/>
    <w:rsid w:val="006766AF"/>
    <w:rsid w:val="0068237C"/>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3A17"/>
    <w:rsid w:val="006D3F9E"/>
    <w:rsid w:val="006D6FB7"/>
    <w:rsid w:val="006D7640"/>
    <w:rsid w:val="006E1EB5"/>
    <w:rsid w:val="006E29F4"/>
    <w:rsid w:val="006E438C"/>
    <w:rsid w:val="006E5FC3"/>
    <w:rsid w:val="006E63DF"/>
    <w:rsid w:val="006F4FEE"/>
    <w:rsid w:val="006F6168"/>
    <w:rsid w:val="00702681"/>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62E"/>
    <w:rsid w:val="00747299"/>
    <w:rsid w:val="0074746D"/>
    <w:rsid w:val="00753E1A"/>
    <w:rsid w:val="00755837"/>
    <w:rsid w:val="007605FA"/>
    <w:rsid w:val="007618D5"/>
    <w:rsid w:val="00762F6C"/>
    <w:rsid w:val="00763D3D"/>
    <w:rsid w:val="0076439C"/>
    <w:rsid w:val="00765052"/>
    <w:rsid w:val="0077168F"/>
    <w:rsid w:val="00771927"/>
    <w:rsid w:val="0077585B"/>
    <w:rsid w:val="00776119"/>
    <w:rsid w:val="007779B3"/>
    <w:rsid w:val="007802E5"/>
    <w:rsid w:val="007832BF"/>
    <w:rsid w:val="00792499"/>
    <w:rsid w:val="00792BA8"/>
    <w:rsid w:val="00796976"/>
    <w:rsid w:val="0079731A"/>
    <w:rsid w:val="007A0FE2"/>
    <w:rsid w:val="007A37C0"/>
    <w:rsid w:val="007A5795"/>
    <w:rsid w:val="007A5E99"/>
    <w:rsid w:val="007A7309"/>
    <w:rsid w:val="007B34D9"/>
    <w:rsid w:val="007B3743"/>
    <w:rsid w:val="007C0009"/>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2B8D"/>
    <w:rsid w:val="0080602F"/>
    <w:rsid w:val="00810EA0"/>
    <w:rsid w:val="00812BEF"/>
    <w:rsid w:val="00815A78"/>
    <w:rsid w:val="008203C2"/>
    <w:rsid w:val="00822947"/>
    <w:rsid w:val="0082525A"/>
    <w:rsid w:val="0083124F"/>
    <w:rsid w:val="008426E6"/>
    <w:rsid w:val="00842A46"/>
    <w:rsid w:val="00845007"/>
    <w:rsid w:val="008502C4"/>
    <w:rsid w:val="00856CCA"/>
    <w:rsid w:val="00857D60"/>
    <w:rsid w:val="0086046B"/>
    <w:rsid w:val="00860A3D"/>
    <w:rsid w:val="00864A32"/>
    <w:rsid w:val="00865C87"/>
    <w:rsid w:val="00866F44"/>
    <w:rsid w:val="00871348"/>
    <w:rsid w:val="0087191E"/>
    <w:rsid w:val="00877BE9"/>
    <w:rsid w:val="008845E0"/>
    <w:rsid w:val="008859DA"/>
    <w:rsid w:val="00890EA4"/>
    <w:rsid w:val="00894472"/>
    <w:rsid w:val="00894867"/>
    <w:rsid w:val="008A110B"/>
    <w:rsid w:val="008A1AA5"/>
    <w:rsid w:val="008A1DC0"/>
    <w:rsid w:val="008A26F7"/>
    <w:rsid w:val="008A2F20"/>
    <w:rsid w:val="008A6011"/>
    <w:rsid w:val="008B0791"/>
    <w:rsid w:val="008B1C86"/>
    <w:rsid w:val="008B6BC6"/>
    <w:rsid w:val="008B7784"/>
    <w:rsid w:val="008B79B2"/>
    <w:rsid w:val="008C2D2C"/>
    <w:rsid w:val="008C477A"/>
    <w:rsid w:val="008C50D5"/>
    <w:rsid w:val="008C5E74"/>
    <w:rsid w:val="008D0465"/>
    <w:rsid w:val="008D40CB"/>
    <w:rsid w:val="008D5104"/>
    <w:rsid w:val="008D5480"/>
    <w:rsid w:val="008D65A4"/>
    <w:rsid w:val="008E14F7"/>
    <w:rsid w:val="008E3E59"/>
    <w:rsid w:val="008E68B4"/>
    <w:rsid w:val="008F0F88"/>
    <w:rsid w:val="008F2ECF"/>
    <w:rsid w:val="008F3191"/>
    <w:rsid w:val="008F4D0F"/>
    <w:rsid w:val="00900EE2"/>
    <w:rsid w:val="009068A2"/>
    <w:rsid w:val="009114A2"/>
    <w:rsid w:val="00911E43"/>
    <w:rsid w:val="009127D0"/>
    <w:rsid w:val="00913D23"/>
    <w:rsid w:val="00922D1C"/>
    <w:rsid w:val="00933E9A"/>
    <w:rsid w:val="0093552C"/>
    <w:rsid w:val="009409B8"/>
    <w:rsid w:val="009411B0"/>
    <w:rsid w:val="0094327F"/>
    <w:rsid w:val="009440B7"/>
    <w:rsid w:val="0095064D"/>
    <w:rsid w:val="00952386"/>
    <w:rsid w:val="00955EC2"/>
    <w:rsid w:val="00956414"/>
    <w:rsid w:val="00960B17"/>
    <w:rsid w:val="00961EE9"/>
    <w:rsid w:val="00965EFE"/>
    <w:rsid w:val="009765FB"/>
    <w:rsid w:val="00982F14"/>
    <w:rsid w:val="00986C3E"/>
    <w:rsid w:val="00987CAB"/>
    <w:rsid w:val="009912B3"/>
    <w:rsid w:val="00991DF4"/>
    <w:rsid w:val="009928FB"/>
    <w:rsid w:val="0099379D"/>
    <w:rsid w:val="009A521B"/>
    <w:rsid w:val="009B4DED"/>
    <w:rsid w:val="009C1391"/>
    <w:rsid w:val="009C356B"/>
    <w:rsid w:val="009C3EFE"/>
    <w:rsid w:val="009C48B1"/>
    <w:rsid w:val="009D398D"/>
    <w:rsid w:val="009D3C61"/>
    <w:rsid w:val="009E5505"/>
    <w:rsid w:val="009E7333"/>
    <w:rsid w:val="009F58BA"/>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7BA6"/>
    <w:rsid w:val="00A63763"/>
    <w:rsid w:val="00A7028D"/>
    <w:rsid w:val="00A718E5"/>
    <w:rsid w:val="00A73093"/>
    <w:rsid w:val="00A741E8"/>
    <w:rsid w:val="00A8040B"/>
    <w:rsid w:val="00A949E4"/>
    <w:rsid w:val="00A96358"/>
    <w:rsid w:val="00AA0ED7"/>
    <w:rsid w:val="00AA7741"/>
    <w:rsid w:val="00AB18FC"/>
    <w:rsid w:val="00AC056B"/>
    <w:rsid w:val="00AC05AF"/>
    <w:rsid w:val="00AC6317"/>
    <w:rsid w:val="00AC7C75"/>
    <w:rsid w:val="00AD3721"/>
    <w:rsid w:val="00AD3E33"/>
    <w:rsid w:val="00AD3F85"/>
    <w:rsid w:val="00AE1050"/>
    <w:rsid w:val="00AE29FF"/>
    <w:rsid w:val="00AE2FF5"/>
    <w:rsid w:val="00AE31F1"/>
    <w:rsid w:val="00AE47AD"/>
    <w:rsid w:val="00AE4C1B"/>
    <w:rsid w:val="00AE5089"/>
    <w:rsid w:val="00AE7278"/>
    <w:rsid w:val="00AF0B04"/>
    <w:rsid w:val="00AF3397"/>
    <w:rsid w:val="00AF3FD0"/>
    <w:rsid w:val="00B00DEE"/>
    <w:rsid w:val="00B04D9F"/>
    <w:rsid w:val="00B05C2C"/>
    <w:rsid w:val="00B12721"/>
    <w:rsid w:val="00B142E3"/>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6022B"/>
    <w:rsid w:val="00B60B86"/>
    <w:rsid w:val="00B65F2E"/>
    <w:rsid w:val="00B72320"/>
    <w:rsid w:val="00B8175B"/>
    <w:rsid w:val="00B91E6A"/>
    <w:rsid w:val="00B92F01"/>
    <w:rsid w:val="00B93A03"/>
    <w:rsid w:val="00B97D83"/>
    <w:rsid w:val="00BA5A97"/>
    <w:rsid w:val="00BA6096"/>
    <w:rsid w:val="00BA7919"/>
    <w:rsid w:val="00BB78CE"/>
    <w:rsid w:val="00BC5C41"/>
    <w:rsid w:val="00BD2F22"/>
    <w:rsid w:val="00BE15E7"/>
    <w:rsid w:val="00BE539E"/>
    <w:rsid w:val="00BE70E1"/>
    <w:rsid w:val="00BF343D"/>
    <w:rsid w:val="00BF3798"/>
    <w:rsid w:val="00BF48D0"/>
    <w:rsid w:val="00BF4944"/>
    <w:rsid w:val="00BF60F7"/>
    <w:rsid w:val="00C0021D"/>
    <w:rsid w:val="00C06C76"/>
    <w:rsid w:val="00C10202"/>
    <w:rsid w:val="00C10253"/>
    <w:rsid w:val="00C1057B"/>
    <w:rsid w:val="00C206E1"/>
    <w:rsid w:val="00C20A3B"/>
    <w:rsid w:val="00C23456"/>
    <w:rsid w:val="00C2399D"/>
    <w:rsid w:val="00C35757"/>
    <w:rsid w:val="00C402C4"/>
    <w:rsid w:val="00C43756"/>
    <w:rsid w:val="00C4429E"/>
    <w:rsid w:val="00C44397"/>
    <w:rsid w:val="00C45328"/>
    <w:rsid w:val="00C45BC3"/>
    <w:rsid w:val="00C50D00"/>
    <w:rsid w:val="00C52CD7"/>
    <w:rsid w:val="00C53D32"/>
    <w:rsid w:val="00C56254"/>
    <w:rsid w:val="00C622B6"/>
    <w:rsid w:val="00C6293C"/>
    <w:rsid w:val="00C63924"/>
    <w:rsid w:val="00C65E6A"/>
    <w:rsid w:val="00C674DF"/>
    <w:rsid w:val="00C719F3"/>
    <w:rsid w:val="00C75F67"/>
    <w:rsid w:val="00C766A3"/>
    <w:rsid w:val="00C77416"/>
    <w:rsid w:val="00C831C4"/>
    <w:rsid w:val="00C8738D"/>
    <w:rsid w:val="00C9048B"/>
    <w:rsid w:val="00C90B2E"/>
    <w:rsid w:val="00C94F8E"/>
    <w:rsid w:val="00C96109"/>
    <w:rsid w:val="00C97DE6"/>
    <w:rsid w:val="00CB5AB0"/>
    <w:rsid w:val="00CB6A56"/>
    <w:rsid w:val="00CB7802"/>
    <w:rsid w:val="00CC5740"/>
    <w:rsid w:val="00CC5D31"/>
    <w:rsid w:val="00CC6C92"/>
    <w:rsid w:val="00CD0C0A"/>
    <w:rsid w:val="00CD11F1"/>
    <w:rsid w:val="00CE04E7"/>
    <w:rsid w:val="00CE27C6"/>
    <w:rsid w:val="00CE54F3"/>
    <w:rsid w:val="00CE6A48"/>
    <w:rsid w:val="00CE702F"/>
    <w:rsid w:val="00CE70B1"/>
    <w:rsid w:val="00CE713D"/>
    <w:rsid w:val="00CF0A37"/>
    <w:rsid w:val="00CF532E"/>
    <w:rsid w:val="00D07F3A"/>
    <w:rsid w:val="00D10BDE"/>
    <w:rsid w:val="00D175E1"/>
    <w:rsid w:val="00D1763D"/>
    <w:rsid w:val="00D232AD"/>
    <w:rsid w:val="00D23F33"/>
    <w:rsid w:val="00D24427"/>
    <w:rsid w:val="00D25BAA"/>
    <w:rsid w:val="00D2607F"/>
    <w:rsid w:val="00D3039B"/>
    <w:rsid w:val="00D31582"/>
    <w:rsid w:val="00D36335"/>
    <w:rsid w:val="00D3728D"/>
    <w:rsid w:val="00D375CE"/>
    <w:rsid w:val="00D4111D"/>
    <w:rsid w:val="00D4205E"/>
    <w:rsid w:val="00D43FEB"/>
    <w:rsid w:val="00D53C05"/>
    <w:rsid w:val="00D54A47"/>
    <w:rsid w:val="00D5628E"/>
    <w:rsid w:val="00D5786F"/>
    <w:rsid w:val="00D63307"/>
    <w:rsid w:val="00D66720"/>
    <w:rsid w:val="00D66A4B"/>
    <w:rsid w:val="00D711DC"/>
    <w:rsid w:val="00D7189D"/>
    <w:rsid w:val="00D72C87"/>
    <w:rsid w:val="00D75163"/>
    <w:rsid w:val="00D75758"/>
    <w:rsid w:val="00D8127A"/>
    <w:rsid w:val="00D81E0A"/>
    <w:rsid w:val="00D85437"/>
    <w:rsid w:val="00D94360"/>
    <w:rsid w:val="00D94B55"/>
    <w:rsid w:val="00D950DB"/>
    <w:rsid w:val="00D95C56"/>
    <w:rsid w:val="00D97671"/>
    <w:rsid w:val="00DA203B"/>
    <w:rsid w:val="00DA34D2"/>
    <w:rsid w:val="00DA39EA"/>
    <w:rsid w:val="00DA3AB7"/>
    <w:rsid w:val="00DA671E"/>
    <w:rsid w:val="00DB0CA8"/>
    <w:rsid w:val="00DB4326"/>
    <w:rsid w:val="00DB45F7"/>
    <w:rsid w:val="00DB5016"/>
    <w:rsid w:val="00DB743A"/>
    <w:rsid w:val="00DB7F66"/>
    <w:rsid w:val="00DC06AD"/>
    <w:rsid w:val="00DC1E20"/>
    <w:rsid w:val="00DC5B6D"/>
    <w:rsid w:val="00DC5D57"/>
    <w:rsid w:val="00DD03C9"/>
    <w:rsid w:val="00DD4FF8"/>
    <w:rsid w:val="00DD5D1D"/>
    <w:rsid w:val="00DD6DA2"/>
    <w:rsid w:val="00DD6E29"/>
    <w:rsid w:val="00DD718D"/>
    <w:rsid w:val="00DE58E6"/>
    <w:rsid w:val="00DE5F6E"/>
    <w:rsid w:val="00DF2098"/>
    <w:rsid w:val="00DF3F90"/>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669A"/>
    <w:rsid w:val="00E478D1"/>
    <w:rsid w:val="00E56F2B"/>
    <w:rsid w:val="00E573F6"/>
    <w:rsid w:val="00E6091A"/>
    <w:rsid w:val="00E62033"/>
    <w:rsid w:val="00E657D2"/>
    <w:rsid w:val="00E76790"/>
    <w:rsid w:val="00E80740"/>
    <w:rsid w:val="00E83081"/>
    <w:rsid w:val="00E8427D"/>
    <w:rsid w:val="00E860DB"/>
    <w:rsid w:val="00E877AA"/>
    <w:rsid w:val="00E913E7"/>
    <w:rsid w:val="00E93A0F"/>
    <w:rsid w:val="00E94005"/>
    <w:rsid w:val="00E97F79"/>
    <w:rsid w:val="00EA0240"/>
    <w:rsid w:val="00EA4D8A"/>
    <w:rsid w:val="00EA5CF3"/>
    <w:rsid w:val="00EA664E"/>
    <w:rsid w:val="00EB0877"/>
    <w:rsid w:val="00EB33A3"/>
    <w:rsid w:val="00EB7A2F"/>
    <w:rsid w:val="00EB7A9B"/>
    <w:rsid w:val="00EC1BED"/>
    <w:rsid w:val="00EC3CD5"/>
    <w:rsid w:val="00EC3D76"/>
    <w:rsid w:val="00ED20E9"/>
    <w:rsid w:val="00ED454F"/>
    <w:rsid w:val="00ED6E71"/>
    <w:rsid w:val="00ED7E70"/>
    <w:rsid w:val="00EE205A"/>
    <w:rsid w:val="00EE7CE2"/>
    <w:rsid w:val="00F00E35"/>
    <w:rsid w:val="00F07BBD"/>
    <w:rsid w:val="00F10490"/>
    <w:rsid w:val="00F120DE"/>
    <w:rsid w:val="00F12980"/>
    <w:rsid w:val="00F12B2F"/>
    <w:rsid w:val="00F13427"/>
    <w:rsid w:val="00F207C5"/>
    <w:rsid w:val="00F24216"/>
    <w:rsid w:val="00F3040C"/>
    <w:rsid w:val="00F310CF"/>
    <w:rsid w:val="00F3475F"/>
    <w:rsid w:val="00F41416"/>
    <w:rsid w:val="00F42BF7"/>
    <w:rsid w:val="00F457EE"/>
    <w:rsid w:val="00F460E5"/>
    <w:rsid w:val="00F4660A"/>
    <w:rsid w:val="00F47520"/>
    <w:rsid w:val="00F532C0"/>
    <w:rsid w:val="00F55539"/>
    <w:rsid w:val="00F577EF"/>
    <w:rsid w:val="00F625DA"/>
    <w:rsid w:val="00F62E98"/>
    <w:rsid w:val="00F64EE1"/>
    <w:rsid w:val="00F66102"/>
    <w:rsid w:val="00F70106"/>
    <w:rsid w:val="00F70A59"/>
    <w:rsid w:val="00F71805"/>
    <w:rsid w:val="00F71C22"/>
    <w:rsid w:val="00F73530"/>
    <w:rsid w:val="00F74A99"/>
    <w:rsid w:val="00F74C86"/>
    <w:rsid w:val="00F824B9"/>
    <w:rsid w:val="00F84060"/>
    <w:rsid w:val="00F90C9B"/>
    <w:rsid w:val="00F91106"/>
    <w:rsid w:val="00F913B5"/>
    <w:rsid w:val="00F93A79"/>
    <w:rsid w:val="00F9518A"/>
    <w:rsid w:val="00F966B5"/>
    <w:rsid w:val="00FA1358"/>
    <w:rsid w:val="00FA6EB8"/>
    <w:rsid w:val="00FB3DCC"/>
    <w:rsid w:val="00FB431B"/>
    <w:rsid w:val="00FB4E78"/>
    <w:rsid w:val="00FB682B"/>
    <w:rsid w:val="00FC3DD9"/>
    <w:rsid w:val="00FC72D2"/>
    <w:rsid w:val="00FD431B"/>
    <w:rsid w:val="00FD5C30"/>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customXml/itemProps4.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5.xml><?xml version="1.0" encoding="utf-8"?>
<ds:datastoreItem xmlns:ds="http://schemas.openxmlformats.org/officeDocument/2006/customXml" ds:itemID="{15B2ABFF-0FB0-463B-98A9-2FA715A18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9084</Words>
  <Characters>51782</Characters>
  <Application>Microsoft Office Word</Application>
  <DocSecurity>0</DocSecurity>
  <Lines>431</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Kutlák Matúš</cp:lastModifiedBy>
  <cp:revision>17</cp:revision>
  <cp:lastPrinted>2024-05-02T13:51:00Z</cp:lastPrinted>
  <dcterms:created xsi:type="dcterms:W3CDTF">2024-07-25T16:18:00Z</dcterms:created>
  <dcterms:modified xsi:type="dcterms:W3CDTF">2024-07-30T11:52:00Z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